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75C226CD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FA17B8">
        <w:t xml:space="preserve"> (Learner)</w:t>
      </w:r>
    </w:p>
    <w:p w14:paraId="5C4F3365" w14:textId="06646BF8" w:rsidR="00474F67" w:rsidRPr="00692A45" w:rsidRDefault="00474F67" w:rsidP="00474F67">
      <w:pPr>
        <w:pStyle w:val="Heading1"/>
      </w:pPr>
      <w:r w:rsidRPr="00692A45">
        <w:t xml:space="preserve">Worksheet </w:t>
      </w:r>
      <w:r w:rsidR="008877CE">
        <w:t>6</w:t>
      </w:r>
      <w:r w:rsidRPr="00692A45">
        <w:t xml:space="preserve">: </w:t>
      </w:r>
      <w:r w:rsidR="00B5743D" w:rsidRPr="006957C2">
        <w:t xml:space="preserve">Analysing </w:t>
      </w:r>
      <w:r w:rsidR="000D09BB">
        <w:t>s</w:t>
      </w:r>
      <w:r w:rsidR="00AC17DE">
        <w:t>elf-</w:t>
      </w:r>
      <w:r w:rsidR="000D09BB">
        <w:t>e</w:t>
      </w:r>
      <w:r w:rsidR="000D09BB" w:rsidRPr="006957C2">
        <w:t>mployment</w:t>
      </w:r>
    </w:p>
    <w:p w14:paraId="04E33E31" w14:textId="011E4570" w:rsidR="00B5743D" w:rsidRPr="00B5743D" w:rsidRDefault="00B5743D" w:rsidP="00B5743D">
      <w:pPr>
        <w:rPr>
          <w:rFonts w:cs="Arial"/>
          <w:szCs w:val="22"/>
        </w:rPr>
      </w:pPr>
      <w:r w:rsidRPr="007131BA">
        <w:rPr>
          <w:rFonts w:cs="Arial"/>
          <w:b/>
          <w:szCs w:val="22"/>
        </w:rPr>
        <w:t>Task 1:</w:t>
      </w:r>
      <w:r>
        <w:rPr>
          <w:rFonts w:cs="Arial"/>
          <w:szCs w:val="22"/>
        </w:rPr>
        <w:t xml:space="preserve"> </w:t>
      </w:r>
      <w:r w:rsidRPr="00B5743D">
        <w:rPr>
          <w:rFonts w:cs="Arial"/>
          <w:szCs w:val="22"/>
        </w:rPr>
        <w:t xml:space="preserve">Read the following statements and decide whether they describe characteristics of self-employment. Write </w:t>
      </w:r>
      <w:r w:rsidRPr="007131BA">
        <w:rPr>
          <w:rFonts w:cs="Arial"/>
          <w:b/>
          <w:szCs w:val="22"/>
        </w:rPr>
        <w:t xml:space="preserve">Yes </w:t>
      </w:r>
      <w:r w:rsidRPr="00B5743D">
        <w:rPr>
          <w:rFonts w:cs="Arial"/>
          <w:szCs w:val="22"/>
        </w:rPr>
        <w:t xml:space="preserve">or </w:t>
      </w:r>
      <w:r w:rsidRPr="007131BA">
        <w:rPr>
          <w:rFonts w:cs="Arial"/>
          <w:b/>
          <w:szCs w:val="22"/>
        </w:rPr>
        <w:t>No</w:t>
      </w:r>
      <w:r w:rsidRPr="00B5743D">
        <w:rPr>
          <w:rFonts w:cs="Arial"/>
          <w:szCs w:val="22"/>
        </w:rPr>
        <w:t xml:space="preserve"> in the space provided.</w:t>
      </w:r>
    </w:p>
    <w:p w14:paraId="1CD59BC5" w14:textId="77777777" w:rsidR="00B5743D" w:rsidRPr="00B5743D" w:rsidRDefault="00B5743D" w:rsidP="00B5743D">
      <w:pPr>
        <w:rPr>
          <w:rFonts w:cs="Arial"/>
          <w:szCs w:val="22"/>
        </w:rPr>
      </w:pPr>
    </w:p>
    <w:p w14:paraId="49C5905C" w14:textId="15AF65C8" w:rsidR="00B5743D" w:rsidRPr="00B73D6D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B5743D" w:rsidRPr="00B73D6D">
        <w:rPr>
          <w:rFonts w:cs="Arial"/>
          <w:szCs w:val="22"/>
        </w:rPr>
        <w:t>Working for a company or organi</w:t>
      </w:r>
      <w:r w:rsidR="009E69DE" w:rsidRPr="00B73D6D">
        <w:rPr>
          <w:rFonts w:cs="Arial"/>
          <w:szCs w:val="22"/>
        </w:rPr>
        <w:t>s</w:t>
      </w:r>
      <w:r w:rsidR="00B5743D" w:rsidRPr="00B73D6D">
        <w:rPr>
          <w:rFonts w:cs="Arial"/>
          <w:szCs w:val="22"/>
        </w:rPr>
        <w:t>ation. _____</w:t>
      </w:r>
    </w:p>
    <w:p w14:paraId="3B3FF150" w14:textId="04E05737" w:rsidR="00B5743D" w:rsidRPr="00B73D6D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B5743D" w:rsidRPr="00B73D6D">
        <w:rPr>
          <w:rFonts w:cs="Arial"/>
          <w:szCs w:val="22"/>
        </w:rPr>
        <w:t>Being responsible for all aspects of the business. _____</w:t>
      </w:r>
    </w:p>
    <w:p w14:paraId="1F196660" w14:textId="2D7E9D3E" w:rsidR="00B5743D" w:rsidRPr="00B73D6D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3 </w:t>
      </w:r>
      <w:r w:rsidR="00B5743D" w:rsidRPr="00B73D6D">
        <w:rPr>
          <w:rFonts w:cs="Arial"/>
          <w:szCs w:val="22"/>
        </w:rPr>
        <w:t>Setting your own hours and schedules. _____</w:t>
      </w:r>
    </w:p>
    <w:p w14:paraId="2C794253" w14:textId="0DCADD40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B5743D" w:rsidRPr="00681D38">
        <w:rPr>
          <w:rFonts w:cs="Arial"/>
          <w:szCs w:val="22"/>
        </w:rPr>
        <w:t>Providing your own equipment and resources. _____</w:t>
      </w:r>
    </w:p>
    <w:p w14:paraId="42F22EA3" w14:textId="3D075FBE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B5743D" w:rsidRPr="00681D38">
        <w:rPr>
          <w:rFonts w:cs="Arial"/>
          <w:szCs w:val="22"/>
        </w:rPr>
        <w:t>Being solely responsible for your own income. _____</w:t>
      </w:r>
    </w:p>
    <w:p w14:paraId="5FF3FDCD" w14:textId="598B4279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6 </w:t>
      </w:r>
      <w:r w:rsidR="00B5743D" w:rsidRPr="00681D38">
        <w:rPr>
          <w:rFonts w:cs="Arial"/>
          <w:szCs w:val="22"/>
        </w:rPr>
        <w:t>Being able to work from anywhere. _____</w:t>
      </w:r>
    </w:p>
    <w:p w14:paraId="2E5C9277" w14:textId="6A8027A0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7 </w:t>
      </w:r>
      <w:r w:rsidR="00B5743D" w:rsidRPr="00681D38">
        <w:rPr>
          <w:rFonts w:cs="Arial"/>
          <w:szCs w:val="22"/>
        </w:rPr>
        <w:t>Being able to choose your own clients and projects. _____</w:t>
      </w:r>
    </w:p>
    <w:p w14:paraId="306BB5C6" w14:textId="45538420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8 </w:t>
      </w:r>
      <w:r w:rsidR="00B5743D" w:rsidRPr="00681D38">
        <w:rPr>
          <w:rFonts w:cs="Arial"/>
          <w:szCs w:val="22"/>
        </w:rPr>
        <w:t>Being able to hire employees and delegate work. _____</w:t>
      </w:r>
    </w:p>
    <w:p w14:paraId="2F293EE7" w14:textId="200C92ED" w:rsidR="00B5743D" w:rsidRPr="00681D38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9 </w:t>
      </w:r>
      <w:r w:rsidR="00B5743D" w:rsidRPr="00681D38">
        <w:rPr>
          <w:rFonts w:cs="Arial"/>
          <w:szCs w:val="22"/>
        </w:rPr>
        <w:t>Being subject to the risks and uncertainties of the market. _____</w:t>
      </w:r>
    </w:p>
    <w:p w14:paraId="6B19D67A" w14:textId="1D6D45C6" w:rsidR="00B5743D" w:rsidRPr="006452F7" w:rsidRDefault="00681D38" w:rsidP="007131BA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10 </w:t>
      </w:r>
      <w:r w:rsidR="00B5743D" w:rsidRPr="00681D38">
        <w:rPr>
          <w:rFonts w:cs="Arial"/>
          <w:szCs w:val="22"/>
        </w:rPr>
        <w:t>Being able to determine your own salary and compensation. ___</w:t>
      </w:r>
      <w:r w:rsidR="002B1649" w:rsidRPr="00681D38">
        <w:rPr>
          <w:rFonts w:cs="Arial"/>
          <w:szCs w:val="22"/>
        </w:rPr>
        <w:t>_</w:t>
      </w:r>
      <w:r w:rsidR="00B5743D" w:rsidRPr="006452F7">
        <w:rPr>
          <w:rFonts w:cs="Arial"/>
          <w:szCs w:val="22"/>
        </w:rPr>
        <w:t>_</w:t>
      </w:r>
    </w:p>
    <w:p w14:paraId="2CA2129A" w14:textId="77777777" w:rsidR="002B1649" w:rsidRPr="002B1649" w:rsidRDefault="002B1649" w:rsidP="002B1649">
      <w:pPr>
        <w:pStyle w:val="ListParagraph"/>
        <w:spacing w:line="360" w:lineRule="auto"/>
        <w:rPr>
          <w:rFonts w:cs="Arial"/>
          <w:szCs w:val="22"/>
        </w:rPr>
      </w:pPr>
    </w:p>
    <w:p w14:paraId="7AE95424" w14:textId="015A9722" w:rsidR="002B1649" w:rsidRDefault="00346BF9" w:rsidP="00110217">
      <w:pPr>
        <w:rPr>
          <w:rFonts w:cs="Arial"/>
          <w:szCs w:val="22"/>
        </w:rPr>
      </w:pPr>
      <w:r w:rsidRPr="007131BA">
        <w:rPr>
          <w:rFonts w:cs="Arial"/>
          <w:b/>
          <w:szCs w:val="22"/>
        </w:rPr>
        <w:t>Task 2:</w:t>
      </w:r>
      <w:r>
        <w:rPr>
          <w:rFonts w:cs="Arial"/>
          <w:szCs w:val="22"/>
        </w:rPr>
        <w:t xml:space="preserve"> In the space provided</w:t>
      </w:r>
      <w:r w:rsidR="008F5E17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separate the statements into either advantages or disadvantages</w:t>
      </w:r>
      <w:r w:rsidR="008F5E17">
        <w:rPr>
          <w:rFonts w:cs="Arial"/>
          <w:szCs w:val="22"/>
        </w:rPr>
        <w:t>.</w:t>
      </w:r>
    </w:p>
    <w:p w14:paraId="189727F6" w14:textId="77777777" w:rsidR="002B1649" w:rsidRDefault="002B1649" w:rsidP="00110217">
      <w:pPr>
        <w:rPr>
          <w:rFonts w:cs="Arial"/>
          <w:szCs w:val="22"/>
        </w:rPr>
      </w:pPr>
    </w:p>
    <w:p w14:paraId="5D57C5F2" w14:textId="627E02DD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1 </w:t>
      </w:r>
      <w:r w:rsidR="00FF22D0" w:rsidRPr="00346BF9">
        <w:rPr>
          <w:lang w:eastAsia="en-GB"/>
        </w:rPr>
        <w:t>Greater control over work schedules</w:t>
      </w:r>
    </w:p>
    <w:p w14:paraId="0B51CE4D" w14:textId="2D39CB08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2 </w:t>
      </w:r>
      <w:r w:rsidR="00FF22D0" w:rsidRPr="00346BF9">
        <w:rPr>
          <w:lang w:eastAsia="en-GB"/>
        </w:rPr>
        <w:t>Increased earning potential</w:t>
      </w:r>
    </w:p>
    <w:p w14:paraId="5C641D56" w14:textId="1D2EC90D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3 </w:t>
      </w:r>
      <w:r w:rsidR="00FF22D0" w:rsidRPr="00346BF9">
        <w:rPr>
          <w:lang w:eastAsia="en-GB"/>
        </w:rPr>
        <w:t>No job security</w:t>
      </w:r>
    </w:p>
    <w:p w14:paraId="07C66362" w14:textId="26E3B4B7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4 </w:t>
      </w:r>
      <w:r w:rsidR="00FF22D0" w:rsidRPr="00346BF9">
        <w:rPr>
          <w:lang w:eastAsia="en-GB"/>
        </w:rPr>
        <w:t>More opportunities for professional development</w:t>
      </w:r>
    </w:p>
    <w:p w14:paraId="60DF52BC" w14:textId="62F62707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5 </w:t>
      </w:r>
      <w:r w:rsidR="00FF22D0" w:rsidRPr="00346BF9">
        <w:rPr>
          <w:lang w:eastAsia="en-GB"/>
        </w:rPr>
        <w:t>More responsibility for taxes and other financial obligations</w:t>
      </w:r>
    </w:p>
    <w:p w14:paraId="7275CF9C" w14:textId="0BBF7033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6 </w:t>
      </w:r>
      <w:r w:rsidR="00FF22D0" w:rsidRPr="00346BF9">
        <w:rPr>
          <w:lang w:eastAsia="en-GB"/>
        </w:rPr>
        <w:t>Flexibility to work on a variety of projects</w:t>
      </w:r>
    </w:p>
    <w:p w14:paraId="2CAA814B" w14:textId="4A401856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7 </w:t>
      </w:r>
      <w:r w:rsidR="00FF22D0" w:rsidRPr="00346BF9">
        <w:rPr>
          <w:lang w:eastAsia="en-GB"/>
        </w:rPr>
        <w:t xml:space="preserve">Higher </w:t>
      </w:r>
      <w:proofErr w:type="gramStart"/>
      <w:r w:rsidR="00FF22D0" w:rsidRPr="00346BF9">
        <w:rPr>
          <w:lang w:eastAsia="en-GB"/>
        </w:rPr>
        <w:t>risk</w:t>
      </w:r>
      <w:proofErr w:type="gramEnd"/>
      <w:r w:rsidR="00FF22D0" w:rsidRPr="00346BF9">
        <w:rPr>
          <w:lang w:eastAsia="en-GB"/>
        </w:rPr>
        <w:t xml:space="preserve"> of financial instability</w:t>
      </w:r>
    </w:p>
    <w:p w14:paraId="242EEA32" w14:textId="4DB8BED3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8 </w:t>
      </w:r>
      <w:r w:rsidR="00FF22D0" w:rsidRPr="00346BF9">
        <w:rPr>
          <w:lang w:eastAsia="en-GB"/>
        </w:rPr>
        <w:t>Ability to choose projects and clients</w:t>
      </w:r>
    </w:p>
    <w:p w14:paraId="36DB52BC" w14:textId="3F6AA4F5" w:rsidR="00FF22D0" w:rsidRDefault="006452F7" w:rsidP="007131BA">
      <w:pPr>
        <w:rPr>
          <w:lang w:eastAsia="en-GB"/>
        </w:rPr>
      </w:pPr>
      <w:r>
        <w:rPr>
          <w:lang w:eastAsia="en-GB"/>
        </w:rPr>
        <w:t xml:space="preserve">9 </w:t>
      </w:r>
      <w:r w:rsidR="00FF22D0" w:rsidRPr="00346BF9">
        <w:rPr>
          <w:lang w:eastAsia="en-GB"/>
        </w:rPr>
        <w:t xml:space="preserve">Limited access to employee </w:t>
      </w:r>
      <w:r w:rsidR="00AE0D49">
        <w:rPr>
          <w:lang w:eastAsia="en-GB"/>
        </w:rPr>
        <w:t>benefits</w:t>
      </w:r>
    </w:p>
    <w:p w14:paraId="1701D695" w14:textId="79471388" w:rsidR="00FF22D0" w:rsidRDefault="006452F7" w:rsidP="007131BA">
      <w:pPr>
        <w:rPr>
          <w:lang w:eastAsia="en-GB"/>
        </w:rPr>
      </w:pPr>
      <w:r>
        <w:rPr>
          <w:lang w:eastAsia="en-GB"/>
        </w:rPr>
        <w:t xml:space="preserve">10 </w:t>
      </w:r>
      <w:r w:rsidR="00FF22D0">
        <w:rPr>
          <w:lang w:eastAsia="en-GB"/>
        </w:rPr>
        <w:t xml:space="preserve">Cash flow problems </w:t>
      </w:r>
    </w:p>
    <w:p w14:paraId="3C91D544" w14:textId="36C54204" w:rsidR="00FF22D0" w:rsidRDefault="006452F7" w:rsidP="007131BA">
      <w:pPr>
        <w:rPr>
          <w:lang w:eastAsia="en-GB"/>
        </w:rPr>
      </w:pPr>
      <w:r>
        <w:rPr>
          <w:lang w:eastAsia="en-GB"/>
        </w:rPr>
        <w:t xml:space="preserve">11 </w:t>
      </w:r>
      <w:r w:rsidR="00FF22D0">
        <w:rPr>
          <w:lang w:eastAsia="en-GB"/>
        </w:rPr>
        <w:t xml:space="preserve">Lack of </w:t>
      </w:r>
      <w:r w:rsidR="001C4FA5">
        <w:rPr>
          <w:lang w:eastAsia="en-GB"/>
        </w:rPr>
        <w:t>p</w:t>
      </w:r>
      <w:r w:rsidR="00FF22D0">
        <w:rPr>
          <w:lang w:eastAsia="en-GB"/>
        </w:rPr>
        <w:t xml:space="preserve">ension </w:t>
      </w:r>
    </w:p>
    <w:p w14:paraId="41AF61F4" w14:textId="4D8834DA" w:rsidR="00FF22D0" w:rsidRPr="00346BF9" w:rsidRDefault="006452F7" w:rsidP="007131BA">
      <w:pPr>
        <w:rPr>
          <w:lang w:eastAsia="en-GB"/>
        </w:rPr>
      </w:pPr>
      <w:r>
        <w:rPr>
          <w:lang w:eastAsia="en-GB"/>
        </w:rPr>
        <w:t xml:space="preserve">12 </w:t>
      </w:r>
      <w:r w:rsidR="00FF22D0">
        <w:rPr>
          <w:lang w:eastAsia="en-GB"/>
        </w:rPr>
        <w:t xml:space="preserve">Client </w:t>
      </w:r>
      <w:r w:rsidR="001C4FA5">
        <w:rPr>
          <w:lang w:eastAsia="en-GB"/>
        </w:rPr>
        <w:t>r</w:t>
      </w:r>
      <w:r w:rsidR="00FF22D0">
        <w:rPr>
          <w:lang w:eastAsia="en-GB"/>
        </w:rPr>
        <w:t xml:space="preserve">elationship </w:t>
      </w:r>
      <w:r w:rsidR="001C4FA5">
        <w:rPr>
          <w:lang w:eastAsia="en-GB"/>
        </w:rPr>
        <w:t>b</w:t>
      </w:r>
      <w:r w:rsidR="00FF22D0">
        <w:rPr>
          <w:lang w:eastAsia="en-GB"/>
        </w:rPr>
        <w:t xml:space="preserve">reakdowns </w:t>
      </w:r>
    </w:p>
    <w:p w14:paraId="68081B2C" w14:textId="0CD49508" w:rsidR="00474F67" w:rsidRDefault="006452F7" w:rsidP="007131BA">
      <w:pPr>
        <w:rPr>
          <w:lang w:eastAsia="en-GB"/>
        </w:rPr>
      </w:pPr>
      <w:r>
        <w:rPr>
          <w:lang w:eastAsia="en-GB"/>
        </w:rPr>
        <w:t xml:space="preserve">13 </w:t>
      </w:r>
      <w:r w:rsidR="00FF22D0" w:rsidRPr="00346BF9">
        <w:rPr>
          <w:lang w:eastAsia="en-GB"/>
        </w:rPr>
        <w:t>Independence and autonomy in decision-making</w:t>
      </w:r>
    </w:p>
    <w:p w14:paraId="5A8AD6A9" w14:textId="1B59F953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p w14:paraId="65BE9627" w14:textId="5B934E6D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p w14:paraId="3D3499E5" w14:textId="4ABD6B14" w:rsidR="002B1649" w:rsidRDefault="002B1649" w:rsidP="00346BF9">
      <w:pPr>
        <w:pStyle w:val="Answernumbered"/>
        <w:numPr>
          <w:ilvl w:val="0"/>
          <w:numId w:val="0"/>
        </w:numPr>
        <w:ind w:left="714" w:hanging="357"/>
      </w:pPr>
    </w:p>
    <w:p w14:paraId="5FC1B6FB" w14:textId="77777777" w:rsidR="00C57B6D" w:rsidRDefault="00C57B6D" w:rsidP="00346BF9">
      <w:pPr>
        <w:pStyle w:val="Answernumbered"/>
        <w:numPr>
          <w:ilvl w:val="0"/>
          <w:numId w:val="0"/>
        </w:numPr>
        <w:ind w:left="714" w:hanging="357"/>
      </w:pPr>
    </w:p>
    <w:p w14:paraId="01F7264C" w14:textId="77777777" w:rsidR="00B5743D" w:rsidRDefault="00B5743D" w:rsidP="00346BF9">
      <w:pPr>
        <w:pStyle w:val="Answernumbered"/>
        <w:numPr>
          <w:ilvl w:val="0"/>
          <w:numId w:val="0"/>
        </w:numPr>
        <w:ind w:left="714" w:hanging="357"/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1"/>
        <w:gridCol w:w="4590"/>
      </w:tblGrid>
      <w:tr w:rsidR="00346BF9" w14:paraId="1D91DCF9" w14:textId="77777777" w:rsidTr="002B1649">
        <w:tc>
          <w:tcPr>
            <w:tcW w:w="4754" w:type="dxa"/>
            <w:tcBorders>
              <w:bottom w:val="single" w:sz="4" w:space="0" w:color="auto"/>
            </w:tcBorders>
          </w:tcPr>
          <w:p w14:paraId="526614DE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 w:rsidRPr="00346BF9">
              <w:rPr>
                <w:b/>
                <w:sz w:val="24"/>
              </w:rPr>
              <w:t>Advantages</w:t>
            </w:r>
          </w:p>
          <w:p w14:paraId="6B8756A7" w14:textId="1AE963E0" w:rsidR="006452F7" w:rsidRPr="00346BF9" w:rsidRDefault="006452F7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4754" w:type="dxa"/>
            <w:tcBorders>
              <w:bottom w:val="single" w:sz="4" w:space="0" w:color="auto"/>
            </w:tcBorders>
          </w:tcPr>
          <w:p w14:paraId="42143DC1" w14:textId="06A93C4E" w:rsidR="00346BF9" w:rsidRPr="00346BF9" w:rsidRDefault="00346BF9" w:rsidP="00346BF9">
            <w:pPr>
              <w:pStyle w:val="Answernumbered"/>
              <w:numPr>
                <w:ilvl w:val="0"/>
                <w:numId w:val="0"/>
              </w:numPr>
              <w:jc w:val="center"/>
              <w:rPr>
                <w:b/>
                <w:sz w:val="24"/>
              </w:rPr>
            </w:pPr>
            <w:r w:rsidRPr="00346BF9">
              <w:rPr>
                <w:b/>
                <w:sz w:val="24"/>
              </w:rPr>
              <w:t>Disadvantages</w:t>
            </w:r>
          </w:p>
        </w:tc>
      </w:tr>
      <w:tr w:rsidR="00346BF9" w14:paraId="384655C7" w14:textId="77777777" w:rsidTr="002B1649">
        <w:trPr>
          <w:trHeight w:val="6799"/>
        </w:trPr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</w:tcPr>
          <w:p w14:paraId="6193E519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</w:p>
          <w:p w14:paraId="01C8ED24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43E37A0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1E8BBC9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878E38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0BCFC18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D2006F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0B7772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96251E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BED031A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5E9CE3C5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3DAE8EA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026258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279D78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74E0DB6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870FDBF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1C3612D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F73DE8E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B2DB3F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35D13E4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04D10EE3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334D40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CB63DBE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66BAD3D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BE1E9E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4D64C28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6C347830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3F3CB9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2AD626F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4A193AA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5AADAF7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369F1976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0A094B8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B7609F1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A685E1B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10EF1FE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40A6CE22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  <w:p w14:paraId="7FD6F759" w14:textId="77777777" w:rsidR="006452F7" w:rsidRDefault="006452F7" w:rsidP="00346BF9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4754" w:type="dxa"/>
            <w:tcBorders>
              <w:top w:val="single" w:sz="4" w:space="0" w:color="auto"/>
              <w:bottom w:val="single" w:sz="4" w:space="0" w:color="auto"/>
            </w:tcBorders>
          </w:tcPr>
          <w:p w14:paraId="74DC08B1" w14:textId="77777777" w:rsidR="00346BF9" w:rsidRDefault="00346BF9" w:rsidP="00346BF9">
            <w:pPr>
              <w:pStyle w:val="Answernumbered"/>
              <w:numPr>
                <w:ilvl w:val="0"/>
                <w:numId w:val="0"/>
              </w:numPr>
            </w:pPr>
          </w:p>
        </w:tc>
      </w:tr>
    </w:tbl>
    <w:p w14:paraId="05665F9A" w14:textId="77777777" w:rsidR="00346BF9" w:rsidRDefault="00346BF9" w:rsidP="00346BF9">
      <w:pPr>
        <w:pStyle w:val="Answernumbered"/>
        <w:numPr>
          <w:ilvl w:val="0"/>
          <w:numId w:val="0"/>
        </w:numPr>
        <w:ind w:left="357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D124B" w14:textId="77777777" w:rsidR="00E00E8C" w:rsidRDefault="00E00E8C">
      <w:pPr>
        <w:spacing w:before="0" w:after="0"/>
      </w:pPr>
      <w:r>
        <w:separator/>
      </w:r>
    </w:p>
  </w:endnote>
  <w:endnote w:type="continuationSeparator" w:id="0">
    <w:p w14:paraId="5F42DE15" w14:textId="77777777" w:rsidR="00E00E8C" w:rsidRDefault="00E00E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E82F8" w14:textId="77777777" w:rsidR="00193A30" w:rsidRDefault="00193A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6A860BFF" w:rsidR="00110217" w:rsidRPr="00F03E33" w:rsidRDefault="00193A3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ins w:id="0" w:author="Charlie Evans" w:date="2026-01-26T09:25:00Z" w16du:dateUtc="2026-01-26T09:25:00Z">
      <w:r w:rsidRPr="004B6E5D">
        <w:rPr>
          <w:rFonts w:cs="Arial"/>
        </w:rPr>
        <w:t xml:space="preserve">© </w:t>
      </w:r>
      <w:r>
        <w:rPr>
          <w:rFonts w:cs="Arial"/>
        </w:rPr>
        <w:t xml:space="preserve">City &amp; Guilds Limited. </w:t>
      </w:r>
      <w:r w:rsidRPr="004B6E5D">
        <w:rPr>
          <w:rFonts w:cs="Arial"/>
        </w:rPr>
        <w:t>All rights reserved.</w:t>
      </w:r>
    </w:ins>
    <w:del w:id="1" w:author="Charlie Evans" w:date="2026-01-26T09:25:00Z" w16du:dateUtc="2026-01-26T09:25:00Z">
      <w:r w:rsidR="00841871" w:rsidRPr="004B6E5D" w:rsidDel="00193A30">
        <w:rPr>
          <w:rFonts w:cs="Arial"/>
        </w:rPr>
        <w:delText xml:space="preserve">© </w:delText>
      </w:r>
      <w:r w:rsidR="00841871" w:rsidDel="00193A30">
        <w:rPr>
          <w:rFonts w:cs="Arial"/>
        </w:rPr>
        <w:delText>2023 City and Guilds of London Institute</w:delText>
      </w:r>
      <w:r w:rsidR="00841871" w:rsidRPr="004B6E5D" w:rsidDel="00193A30">
        <w:rPr>
          <w:rFonts w:cs="Arial"/>
        </w:rPr>
        <w:delText>. All rights reserved.</w:delText>
      </w:r>
    </w:del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AC17DE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AC17DE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AD4EB" w14:textId="77777777" w:rsidR="00193A30" w:rsidRDefault="00193A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6297A" w14:textId="77777777" w:rsidR="00E00E8C" w:rsidRDefault="00E00E8C">
      <w:pPr>
        <w:spacing w:before="0" w:after="0"/>
      </w:pPr>
      <w:r>
        <w:separator/>
      </w:r>
    </w:p>
  </w:footnote>
  <w:footnote w:type="continuationSeparator" w:id="0">
    <w:p w14:paraId="53CB793B" w14:textId="77777777" w:rsidR="00E00E8C" w:rsidRDefault="00E00E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D1CE0" w14:textId="77777777" w:rsidR="00193A30" w:rsidRDefault="00193A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0B64A4B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CEBB0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46BF9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8877CE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0014D" w14:textId="77777777" w:rsidR="00193A30" w:rsidRDefault="00193A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A1C16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83C25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B6218"/>
    <w:multiLevelType w:val="hybridMultilevel"/>
    <w:tmpl w:val="FAB44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C8097E"/>
    <w:multiLevelType w:val="multilevel"/>
    <w:tmpl w:val="BB2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609651">
    <w:abstractNumId w:val="6"/>
  </w:num>
  <w:num w:numId="2" w16cid:durableId="1791630800">
    <w:abstractNumId w:val="17"/>
  </w:num>
  <w:num w:numId="3" w16cid:durableId="1192374578">
    <w:abstractNumId w:val="24"/>
  </w:num>
  <w:num w:numId="4" w16cid:durableId="465514648">
    <w:abstractNumId w:val="19"/>
  </w:num>
  <w:num w:numId="5" w16cid:durableId="1446383028">
    <w:abstractNumId w:val="9"/>
  </w:num>
  <w:num w:numId="6" w16cid:durableId="1061444004">
    <w:abstractNumId w:val="18"/>
  </w:num>
  <w:num w:numId="7" w16cid:durableId="578638329">
    <w:abstractNumId w:val="9"/>
  </w:num>
  <w:num w:numId="8" w16cid:durableId="164515192">
    <w:abstractNumId w:val="2"/>
  </w:num>
  <w:num w:numId="9" w16cid:durableId="1910336745">
    <w:abstractNumId w:val="9"/>
    <w:lvlOverride w:ilvl="0">
      <w:startOverride w:val="1"/>
    </w:lvlOverride>
  </w:num>
  <w:num w:numId="10" w16cid:durableId="1941907965">
    <w:abstractNumId w:val="20"/>
  </w:num>
  <w:num w:numId="11" w16cid:durableId="1432311399">
    <w:abstractNumId w:val="16"/>
  </w:num>
  <w:num w:numId="12" w16cid:durableId="1284850255">
    <w:abstractNumId w:val="7"/>
  </w:num>
  <w:num w:numId="13" w16cid:durableId="914512912">
    <w:abstractNumId w:val="14"/>
  </w:num>
  <w:num w:numId="14" w16cid:durableId="1096172525">
    <w:abstractNumId w:val="21"/>
  </w:num>
  <w:num w:numId="15" w16cid:durableId="1984263347">
    <w:abstractNumId w:val="12"/>
  </w:num>
  <w:num w:numId="16" w16cid:durableId="1719817946">
    <w:abstractNumId w:val="8"/>
  </w:num>
  <w:num w:numId="17" w16cid:durableId="2018118970">
    <w:abstractNumId w:val="26"/>
  </w:num>
  <w:num w:numId="18" w16cid:durableId="1654992986">
    <w:abstractNumId w:val="27"/>
  </w:num>
  <w:num w:numId="19" w16cid:durableId="153108763">
    <w:abstractNumId w:val="4"/>
  </w:num>
  <w:num w:numId="20" w16cid:durableId="918057740">
    <w:abstractNumId w:val="3"/>
  </w:num>
  <w:num w:numId="21" w16cid:durableId="210307545">
    <w:abstractNumId w:val="10"/>
  </w:num>
  <w:num w:numId="22" w16cid:durableId="2142653319">
    <w:abstractNumId w:val="10"/>
    <w:lvlOverride w:ilvl="0">
      <w:startOverride w:val="1"/>
    </w:lvlOverride>
  </w:num>
  <w:num w:numId="23" w16cid:durableId="1152715387">
    <w:abstractNumId w:val="25"/>
  </w:num>
  <w:num w:numId="24" w16cid:durableId="362754115">
    <w:abstractNumId w:val="10"/>
    <w:lvlOverride w:ilvl="0">
      <w:startOverride w:val="1"/>
    </w:lvlOverride>
  </w:num>
  <w:num w:numId="25" w16cid:durableId="1041903099">
    <w:abstractNumId w:val="10"/>
    <w:lvlOverride w:ilvl="0">
      <w:startOverride w:val="1"/>
    </w:lvlOverride>
  </w:num>
  <w:num w:numId="26" w16cid:durableId="300499771">
    <w:abstractNumId w:val="11"/>
  </w:num>
  <w:num w:numId="27" w16cid:durableId="155070193">
    <w:abstractNumId w:val="22"/>
  </w:num>
  <w:num w:numId="28" w16cid:durableId="1031147017">
    <w:abstractNumId w:val="10"/>
    <w:lvlOverride w:ilvl="0">
      <w:startOverride w:val="1"/>
    </w:lvlOverride>
  </w:num>
  <w:num w:numId="29" w16cid:durableId="862011085">
    <w:abstractNumId w:val="23"/>
  </w:num>
  <w:num w:numId="30" w16cid:durableId="1208109493">
    <w:abstractNumId w:val="10"/>
  </w:num>
  <w:num w:numId="31" w16cid:durableId="1454010328">
    <w:abstractNumId w:val="10"/>
    <w:lvlOverride w:ilvl="0">
      <w:startOverride w:val="1"/>
    </w:lvlOverride>
  </w:num>
  <w:num w:numId="32" w16cid:durableId="1285573061">
    <w:abstractNumId w:val="10"/>
    <w:lvlOverride w:ilvl="0">
      <w:startOverride w:val="1"/>
    </w:lvlOverride>
  </w:num>
  <w:num w:numId="33" w16cid:durableId="1877039334">
    <w:abstractNumId w:val="1"/>
  </w:num>
  <w:num w:numId="34" w16cid:durableId="1010528553">
    <w:abstractNumId w:val="13"/>
  </w:num>
  <w:num w:numId="35" w16cid:durableId="1956978642">
    <w:abstractNumId w:val="15"/>
  </w:num>
  <w:num w:numId="36" w16cid:durableId="519899507">
    <w:abstractNumId w:val="5"/>
  </w:num>
  <w:num w:numId="37" w16cid:durableId="13906181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arlie Evans">
    <w15:presenceInfo w15:providerId="AD" w15:userId="S::charlie.evans@cityandguilds.com::9964b21c-b77c-4334-8083-162c4eec65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revisionView w:markup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1187A"/>
    <w:rsid w:val="00082C62"/>
    <w:rsid w:val="000B231F"/>
    <w:rsid w:val="000D09BB"/>
    <w:rsid w:val="000E194B"/>
    <w:rsid w:val="00110217"/>
    <w:rsid w:val="00152AC3"/>
    <w:rsid w:val="00156AF3"/>
    <w:rsid w:val="00193A30"/>
    <w:rsid w:val="0019491D"/>
    <w:rsid w:val="001C4FA5"/>
    <w:rsid w:val="001F74AD"/>
    <w:rsid w:val="002B1649"/>
    <w:rsid w:val="002D07A8"/>
    <w:rsid w:val="003405EA"/>
    <w:rsid w:val="00346BF9"/>
    <w:rsid w:val="00404B31"/>
    <w:rsid w:val="00464D69"/>
    <w:rsid w:val="00474F67"/>
    <w:rsid w:val="0048500D"/>
    <w:rsid w:val="00524E1B"/>
    <w:rsid w:val="00594062"/>
    <w:rsid w:val="006135C0"/>
    <w:rsid w:val="006452F7"/>
    <w:rsid w:val="00657DAC"/>
    <w:rsid w:val="006642FD"/>
    <w:rsid w:val="006807B0"/>
    <w:rsid w:val="00681D38"/>
    <w:rsid w:val="00691B95"/>
    <w:rsid w:val="006B798A"/>
    <w:rsid w:val="006D3AA3"/>
    <w:rsid w:val="006D4994"/>
    <w:rsid w:val="006E1028"/>
    <w:rsid w:val="006E19C2"/>
    <w:rsid w:val="006F7BAF"/>
    <w:rsid w:val="007131BA"/>
    <w:rsid w:val="00776B1E"/>
    <w:rsid w:val="00797FA7"/>
    <w:rsid w:val="007B6DC3"/>
    <w:rsid w:val="007C110C"/>
    <w:rsid w:val="007C3403"/>
    <w:rsid w:val="00841871"/>
    <w:rsid w:val="008877CE"/>
    <w:rsid w:val="008C1F1C"/>
    <w:rsid w:val="008D47A6"/>
    <w:rsid w:val="008E558F"/>
    <w:rsid w:val="008F5E17"/>
    <w:rsid w:val="009975A0"/>
    <w:rsid w:val="009C5C6E"/>
    <w:rsid w:val="009E69DE"/>
    <w:rsid w:val="00A12AB8"/>
    <w:rsid w:val="00A2454C"/>
    <w:rsid w:val="00A43E28"/>
    <w:rsid w:val="00A5731E"/>
    <w:rsid w:val="00A74824"/>
    <w:rsid w:val="00AC17DE"/>
    <w:rsid w:val="00AE0D49"/>
    <w:rsid w:val="00AE245C"/>
    <w:rsid w:val="00B054EC"/>
    <w:rsid w:val="00B443F7"/>
    <w:rsid w:val="00B5743D"/>
    <w:rsid w:val="00B73D6D"/>
    <w:rsid w:val="00BC3B88"/>
    <w:rsid w:val="00BE2C21"/>
    <w:rsid w:val="00C01D20"/>
    <w:rsid w:val="00C202BF"/>
    <w:rsid w:val="00C57B6D"/>
    <w:rsid w:val="00C858D7"/>
    <w:rsid w:val="00D073BC"/>
    <w:rsid w:val="00D56B82"/>
    <w:rsid w:val="00DA2485"/>
    <w:rsid w:val="00DE29A8"/>
    <w:rsid w:val="00E00E8C"/>
    <w:rsid w:val="00E71555"/>
    <w:rsid w:val="00EB2512"/>
    <w:rsid w:val="00F03E33"/>
    <w:rsid w:val="00F15749"/>
    <w:rsid w:val="00F42A36"/>
    <w:rsid w:val="00FA17B8"/>
    <w:rsid w:val="00FD52DA"/>
    <w:rsid w:val="00FF22D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4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B5743D"/>
    <w:pPr>
      <w:ind w:left="720"/>
      <w:contextualSpacing/>
    </w:pPr>
  </w:style>
  <w:style w:type="paragraph" w:styleId="Revision">
    <w:name w:val="Revision"/>
    <w:hidden/>
    <w:semiHidden/>
    <w:rsid w:val="009E69D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4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1247</Characters>
  <Application>Microsoft Office Word</Application>
  <DocSecurity>0</DocSecurity>
  <Lines>89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2013-05-15T12:05:00Z</cp:lastPrinted>
  <dcterms:created xsi:type="dcterms:W3CDTF">2026-01-26T09:25:00Z</dcterms:created>
  <dcterms:modified xsi:type="dcterms:W3CDTF">2026-01-26T09:25:00Z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